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F9C" w:rsidRDefault="00CC54DB" w:rsidP="00672F9C">
      <w:pPr>
        <w:tabs>
          <w:tab w:val="left" w:pos="709"/>
        </w:tabs>
        <w:jc w:val="center"/>
        <w:rPr>
          <w:sz w:val="28"/>
          <w:szCs w:val="28"/>
        </w:rPr>
        <w:pPrChange w:id="0" w:author="政策企画部情報システム課" w:date="2022-08-19T22:04:00Z">
          <w:pPr>
            <w:jc w:val="center"/>
          </w:pPr>
        </w:pPrChange>
      </w:pPr>
      <w:r>
        <w:rPr>
          <w:rFonts w:hint="eastAsia"/>
          <w:color w:val="000000"/>
          <w:sz w:val="28"/>
          <w:szCs w:val="28"/>
        </w:rPr>
        <w:t>令和</w:t>
      </w:r>
      <w:r>
        <w:rPr>
          <w:rFonts w:hint="eastAsia"/>
          <w:sz w:val="28"/>
          <w:szCs w:val="28"/>
        </w:rPr>
        <w:t>○○年度○○訓練コース託児サービス日誌</w:t>
      </w:r>
    </w:p>
    <w:p w:rsidR="00672F9C" w:rsidRDefault="00672F9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672F9C">
        <w:trPr>
          <w:trHeight w:val="608"/>
        </w:trPr>
        <w:tc>
          <w:tcPr>
            <w:tcW w:w="5920" w:type="dxa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年　　　　月　　　　日（　　　　曜日）</w:t>
            </w:r>
          </w:p>
        </w:tc>
        <w:tc>
          <w:tcPr>
            <w:tcW w:w="4744" w:type="dxa"/>
          </w:tcPr>
          <w:p w:rsidR="00672F9C" w:rsidRDefault="00CC54DB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天　気</w:t>
            </w:r>
          </w:p>
        </w:tc>
      </w:tr>
    </w:tbl>
    <w:p w:rsidR="00672F9C" w:rsidRDefault="00672F9C"/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672F9C">
        <w:trPr>
          <w:trHeight w:val="826"/>
        </w:trPr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72F9C" w:rsidRDefault="00672F9C">
            <w:pPr>
              <w:rPr>
                <w:szCs w:val="21"/>
              </w:rPr>
            </w:pPr>
          </w:p>
        </w:tc>
      </w:tr>
      <w:tr w:rsidR="00672F9C">
        <w:trPr>
          <w:trHeight w:val="979"/>
        </w:trPr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72F9C" w:rsidRDefault="00672F9C">
            <w:pPr>
              <w:rPr>
                <w:szCs w:val="21"/>
              </w:rPr>
            </w:pPr>
          </w:p>
        </w:tc>
      </w:tr>
    </w:tbl>
    <w:p w:rsidR="00672F9C" w:rsidRDefault="00672F9C">
      <w:pPr>
        <w:rPr>
          <w:szCs w:val="21"/>
        </w:rPr>
      </w:pPr>
    </w:p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672F9C">
        <w:trPr>
          <w:trHeight w:val="536"/>
        </w:trPr>
        <w:tc>
          <w:tcPr>
            <w:tcW w:w="1384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672F9C">
        <w:trPr>
          <w:trHeight w:val="686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1275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557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1484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630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695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</w:tbl>
    <w:p w:rsidR="00672F9C" w:rsidRDefault="00672F9C">
      <w:pPr>
        <w:rPr>
          <w:sz w:val="24"/>
          <w:szCs w:val="24"/>
        </w:rPr>
      </w:pPr>
    </w:p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4"/>
      </w:tblGrid>
      <w:tr w:rsidR="00672F9C">
        <w:trPr>
          <w:trHeight w:val="1261"/>
        </w:trPr>
        <w:tc>
          <w:tcPr>
            <w:tcW w:w="1066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</w:tbl>
    <w:p w:rsidR="00672F9C" w:rsidRDefault="00672F9C">
      <w:pPr>
        <w:rPr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134"/>
        <w:gridCol w:w="1701"/>
        <w:gridCol w:w="1276"/>
        <w:gridCol w:w="1643"/>
      </w:tblGrid>
      <w:tr w:rsidR="00672F9C">
        <w:trPr>
          <w:trHeight w:val="715"/>
        </w:trPr>
        <w:tc>
          <w:tcPr>
            <w:tcW w:w="3827" w:type="dxa"/>
          </w:tcPr>
          <w:p w:rsidR="00672F9C" w:rsidRDefault="00CC54DB"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</w:tbl>
    <w:p w:rsidR="00672F9C" w:rsidRDefault="00672F9C">
      <w:pPr>
        <w:rPr>
          <w:sz w:val="24"/>
          <w:szCs w:val="24"/>
        </w:rPr>
      </w:pPr>
    </w:p>
    <w:p w:rsidR="00672F9C" w:rsidRDefault="00672F9C">
      <w:pPr>
        <w:rPr>
          <w:sz w:val="24"/>
          <w:szCs w:val="24"/>
        </w:rPr>
      </w:pPr>
    </w:p>
    <w:p w:rsidR="00672F9C" w:rsidRDefault="00CC54DB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26" style="position:absolute;left:0;text-align:left;margin-left:15pt;margin-top:-25.4pt;width:87pt;height:35.25pt;z-index:1" filled="f" strokeweight="3pt">
            <v:shadow on="t" type="perspective" color="#4e6128" opacity=".5" offset="1pt" offset2="-1pt"/>
            <v:textbox inset="5.85pt,.7pt,5.85pt,.7pt">
              <w:txbxContent>
                <w:p w:rsidR="00672F9C" w:rsidRDefault="00CC54DB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rFonts w:hint="eastAsia"/>
                      <w:b/>
                      <w:sz w:val="36"/>
                      <w:szCs w:val="36"/>
                    </w:rPr>
                    <w:t>記載例</w:t>
                  </w:r>
                </w:p>
              </w:txbxContent>
            </v:textbox>
          </v:rect>
        </w:pict>
      </w:r>
    </w:p>
    <w:p w:rsidR="00672F9C" w:rsidRDefault="00CC54D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令和○○年度○○訓練コース託児サービス日誌</w:t>
      </w:r>
    </w:p>
    <w:p w:rsidR="00672F9C" w:rsidRDefault="00672F9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672F9C">
        <w:trPr>
          <w:trHeight w:val="608"/>
        </w:trPr>
        <w:tc>
          <w:tcPr>
            <w:tcW w:w="5920" w:type="dxa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○　　月　　　△　　日（　　月　曜日）</w:t>
            </w:r>
          </w:p>
        </w:tc>
        <w:tc>
          <w:tcPr>
            <w:tcW w:w="4744" w:type="dxa"/>
          </w:tcPr>
          <w:p w:rsidR="00672F9C" w:rsidRDefault="00CC54DB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天　気　　　晴れ　　</w:t>
            </w:r>
          </w:p>
        </w:tc>
      </w:tr>
    </w:tbl>
    <w:p w:rsidR="00672F9C" w:rsidRDefault="00672F9C"/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672F9C">
        <w:trPr>
          <w:trHeight w:val="826"/>
        </w:trPr>
        <w:tc>
          <w:tcPr>
            <w:tcW w:w="1777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○田花子</w:t>
            </w:r>
          </w:p>
        </w:tc>
        <w:tc>
          <w:tcPr>
            <w:tcW w:w="1777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□沢太郎</w:t>
            </w:r>
          </w:p>
        </w:tc>
        <w:tc>
          <w:tcPr>
            <w:tcW w:w="1777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△川きらら</w:t>
            </w:r>
          </w:p>
        </w:tc>
        <w:tc>
          <w:tcPr>
            <w:tcW w:w="1777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◇山さとる</w:t>
            </w:r>
          </w:p>
        </w:tc>
        <w:tc>
          <w:tcPr>
            <w:tcW w:w="1778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◎崎なな</w:t>
            </w:r>
          </w:p>
        </w:tc>
        <w:tc>
          <w:tcPr>
            <w:tcW w:w="1778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△野ゆう</w:t>
            </w:r>
          </w:p>
        </w:tc>
      </w:tr>
      <w:tr w:rsidR="00672F9C">
        <w:trPr>
          <w:trHeight w:val="979"/>
        </w:trPr>
        <w:tc>
          <w:tcPr>
            <w:tcW w:w="1777" w:type="dxa"/>
          </w:tcPr>
          <w:p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8" w:type="dxa"/>
          </w:tcPr>
          <w:p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欠</w:t>
            </w:r>
          </w:p>
        </w:tc>
        <w:tc>
          <w:tcPr>
            <w:tcW w:w="1778" w:type="dxa"/>
          </w:tcPr>
          <w:p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  <w:p w:rsidR="00672F9C" w:rsidRDefault="00CC54DB">
            <w:pPr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早退１３：００</w:t>
            </w:r>
          </w:p>
        </w:tc>
      </w:tr>
    </w:tbl>
    <w:p w:rsidR="00672F9C" w:rsidRDefault="00672F9C">
      <w:pPr>
        <w:rPr>
          <w:szCs w:val="21"/>
        </w:rPr>
      </w:pPr>
    </w:p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672F9C">
        <w:trPr>
          <w:trHeight w:val="536"/>
        </w:trPr>
        <w:tc>
          <w:tcPr>
            <w:tcW w:w="1384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672F9C">
        <w:trPr>
          <w:trHeight w:val="686"/>
        </w:trPr>
        <w:tc>
          <w:tcPr>
            <w:tcW w:w="1384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８：３０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朝の会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山川、谷川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1275"/>
        </w:trPr>
        <w:tc>
          <w:tcPr>
            <w:tcW w:w="1384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９：００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９：２０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保育施設○○へ移動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歌、手遊び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山川、谷川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557"/>
        </w:trPr>
        <w:tc>
          <w:tcPr>
            <w:tcW w:w="1384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１２：００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昼食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1484"/>
        </w:trPr>
        <w:tc>
          <w:tcPr>
            <w:tcW w:w="1384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１３：００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１５：００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昼寝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○○情報専門学校へ移動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630"/>
        </w:trPr>
        <w:tc>
          <w:tcPr>
            <w:tcW w:w="1384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１５：３０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帰りの会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695"/>
        </w:trPr>
        <w:tc>
          <w:tcPr>
            <w:tcW w:w="1384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１６：００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全児童退室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</w:tbl>
    <w:p w:rsidR="00672F9C" w:rsidRDefault="00672F9C">
      <w:pPr>
        <w:rPr>
          <w:sz w:val="24"/>
          <w:szCs w:val="24"/>
        </w:rPr>
      </w:pPr>
    </w:p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134"/>
        <w:gridCol w:w="1701"/>
        <w:gridCol w:w="1276"/>
        <w:gridCol w:w="2726"/>
        <w:gridCol w:w="18"/>
      </w:tblGrid>
      <w:tr w:rsidR="00672F9C">
        <w:trPr>
          <w:gridAfter w:val="1"/>
          <w:wAfter w:w="18" w:type="dxa"/>
          <w:trHeight w:val="1366"/>
        </w:trPr>
        <w:tc>
          <w:tcPr>
            <w:tcW w:w="10664" w:type="dxa"/>
            <w:gridSpan w:val="5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△野ゆうちゃんが昼食時に食欲がなかったので、熱を測ったところ３８．０℃ありました。</w:t>
            </w: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○○情報専門学校へ連絡して、母親に保育施設○○に来てもらい、１３：００早退しました。</w:t>
            </w:r>
          </w:p>
        </w:tc>
      </w:tr>
      <w:tr w:rsidR="00672F9C">
        <w:trPr>
          <w:trHeight w:val="715"/>
        </w:trPr>
        <w:tc>
          <w:tcPr>
            <w:tcW w:w="3827" w:type="dxa"/>
          </w:tcPr>
          <w:p w:rsidR="00672F9C" w:rsidRDefault="00CC54DB"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  <w:gridSpan w:val="2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</w:tbl>
    <w:p w:rsidR="00672F9C" w:rsidRDefault="00672F9C">
      <w:pPr>
        <w:rPr>
          <w:sz w:val="24"/>
          <w:szCs w:val="24"/>
        </w:rPr>
      </w:pPr>
    </w:p>
    <w:sectPr w:rsidR="00672F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851" w:footer="454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4DB" w:rsidRDefault="00CC54DB">
      <w:r>
        <w:separator/>
      </w:r>
    </w:p>
  </w:endnote>
  <w:endnote w:type="continuationSeparator" w:id="0">
    <w:p w:rsidR="00CC54DB" w:rsidRDefault="00CC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9C" w:rsidRDefault="00672F9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9C" w:rsidRDefault="00672F9C">
    <w:pPr>
      <w:pStyle w:val="a7"/>
      <w:jc w:val="center"/>
    </w:pPr>
  </w:p>
  <w:p w:rsidR="00672F9C" w:rsidRDefault="00672F9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9C" w:rsidRDefault="00672F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4DB" w:rsidRDefault="00CC54DB">
      <w:r>
        <w:separator/>
      </w:r>
    </w:p>
  </w:footnote>
  <w:footnote w:type="continuationSeparator" w:id="0">
    <w:p w:rsidR="00CC54DB" w:rsidRDefault="00CC5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9C" w:rsidRDefault="00672F9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9C" w:rsidRPr="00672F9C" w:rsidRDefault="00CC54DB" w:rsidP="00672F9C">
    <w:pPr>
      <w:pStyle w:val="a5"/>
      <w:jc w:val="left"/>
      <w:rPr>
        <w:rFonts w:ascii="ＭＳ Ｐ明朝" w:eastAsia="ＭＳ Ｐ明朝" w:hAnsi="ＭＳ Ｐ明朝"/>
        <w:sz w:val="24"/>
        <w:rPrChange w:id="1" w:author="政策企画部情報システム課" w:date="2022-08-09T21:04:00Z">
          <w:rPr>
            <w:sz w:val="24"/>
          </w:rPr>
        </w:rPrChange>
      </w:rPr>
      <w:pPrChange w:id="2" w:author="政策企画部情報システム課" w:date="2022-08-09T21:04:00Z">
        <w:pPr>
          <w:pStyle w:val="a5"/>
          <w:jc w:val="right"/>
        </w:pPr>
      </w:pPrChange>
    </w:pPr>
    <w:del w:id="3" w:author="政策企画部情報システム課" w:date="2022-08-09T21:04:00Z">
      <w:r>
        <w:rPr>
          <w:rFonts w:ascii="ＭＳ Ｐ明朝" w:eastAsia="ＭＳ Ｐ明朝" w:hAnsi="ＭＳ Ｐ明朝" w:hint="eastAsia"/>
          <w:sz w:val="24"/>
          <w:rPrChange w:id="4" w:author="政策企画部情報システム課" w:date="2022-08-09T21:04:00Z">
            <w:rPr>
              <w:rFonts w:hint="eastAsia"/>
              <w:sz w:val="24"/>
            </w:rPr>
          </w:rPrChange>
        </w:rPr>
        <w:delText>（別紙１１）</w:delText>
      </w:r>
    </w:del>
    <w:ins w:id="5" w:author="政策企画部情報システム課" w:date="2022-08-09T21:04:00Z">
      <w:r>
        <w:rPr>
          <w:rFonts w:ascii="ＭＳ Ｐ明朝" w:eastAsia="ＭＳ Ｐ明朝" w:hAnsi="ＭＳ Ｐ明朝" w:hint="eastAsia"/>
          <w:sz w:val="24"/>
          <w:rPrChange w:id="6" w:author="政策企画部情報システム課" w:date="2022-08-09T21:04:00Z">
            <w:rPr>
              <w:rFonts w:hint="eastAsia"/>
              <w:sz w:val="24"/>
            </w:rPr>
          </w:rPrChange>
        </w:rPr>
        <w:t>（</w:t>
      </w:r>
    </w:ins>
    <w:ins w:id="7" w:author="政策企画部情報システム課" w:date="2022-09-07T19:34:00Z">
      <w:r>
        <w:rPr>
          <w:rFonts w:ascii="ＭＳ Ｐ明朝" w:eastAsia="ＭＳ Ｐ明朝" w:hAnsi="ＭＳ Ｐ明朝" w:hint="eastAsia"/>
          <w:sz w:val="24"/>
        </w:rPr>
        <w:t>仕様書</w:t>
      </w:r>
    </w:ins>
    <w:r>
      <w:rPr>
        <w:rFonts w:ascii="ＭＳ Ｐ明朝" w:eastAsia="ＭＳ Ｐ明朝" w:hAnsi="ＭＳ Ｐ明朝" w:hint="eastAsia"/>
        <w:sz w:val="24"/>
      </w:rPr>
      <w:t xml:space="preserve">　</w:t>
    </w:r>
    <w:ins w:id="8" w:author="政策企画部情報システム課" w:date="2022-08-09T21:04:00Z">
      <w:r>
        <w:rPr>
          <w:rFonts w:ascii="ＭＳ Ｐ明朝" w:eastAsia="ＭＳ Ｐ明朝" w:hAnsi="ＭＳ Ｐ明朝" w:hint="eastAsia"/>
          <w:sz w:val="24"/>
          <w:rPrChange w:id="9" w:author="政策企画部情報システム課" w:date="2022-08-09T21:04:00Z">
            <w:rPr>
              <w:rFonts w:hint="eastAsia"/>
              <w:sz w:val="24"/>
            </w:rPr>
          </w:rPrChange>
        </w:rPr>
        <w:t>様式第</w:t>
      </w:r>
    </w:ins>
    <w:r w:rsidR="00B21078">
      <w:rPr>
        <w:rFonts w:ascii="ＭＳ Ｐ明朝" w:eastAsia="ＭＳ Ｐ明朝" w:hAnsi="ＭＳ Ｐ明朝" w:hint="eastAsia"/>
        <w:sz w:val="24"/>
      </w:rPr>
      <w:t>３１</w:t>
    </w:r>
    <w:bookmarkStart w:id="10" w:name="_GoBack"/>
    <w:bookmarkEnd w:id="10"/>
    <w:ins w:id="11" w:author="政策企画部情報システム課" w:date="2022-08-09T21:04:00Z">
      <w:r>
        <w:rPr>
          <w:rFonts w:ascii="ＭＳ Ｐ明朝" w:eastAsia="ＭＳ Ｐ明朝" w:hAnsi="ＭＳ Ｐ明朝" w:hint="eastAsia"/>
          <w:sz w:val="24"/>
        </w:rPr>
        <w:t>号）</w:t>
      </w:r>
      <w:r>
        <w:rPr>
          <w:rFonts w:ascii="ＭＳ Ｐ明朝" w:eastAsia="ＭＳ Ｐ明朝" w:hAnsi="ＭＳ Ｐ明朝" w:hint="eastAsia"/>
          <w:sz w:val="24"/>
          <w:rPrChange w:id="12" w:author="政策企画部情報システム課" w:date="2022-08-09T21:04:00Z">
            <w:rPr>
              <w:rFonts w:hint="eastAsia"/>
              <w:sz w:val="24"/>
            </w:rPr>
          </w:rPrChange>
        </w:rPr>
        <w:t>参考</w:t>
      </w:r>
    </w:ins>
    <w:ins w:id="13" w:author="政策企画部情報システム課" w:date="2022-08-19T22:04:00Z">
      <w:r>
        <w:rPr>
          <w:rFonts w:ascii="ＭＳ Ｐ明朝" w:eastAsia="ＭＳ Ｐ明朝" w:hAnsi="ＭＳ Ｐ明朝" w:hint="eastAsia"/>
          <w:sz w:val="24"/>
        </w:rPr>
        <w:t>様式</w: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9C" w:rsidRDefault="00672F9C">
    <w:pPr>
      <w:pStyle w:val="a5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政策企画部情報システム課">
    <w15:presenceInfo w15:providerId="None" w15:userId="政策企画部情報システム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F9C"/>
    <w:rsid w:val="00672F9C"/>
    <w:rsid w:val="00B21078"/>
    <w:rsid w:val="00CC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BA8417-2638-4AF3-9C13-7CB21B36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コメント文字列 (文字)"/>
    <w:link w:val="ac"/>
    <w:uiPriority w:val="99"/>
    <w:semiHidden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コメント内容 (文字)"/>
    <w:link w:val="ae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E28EB565C9C36B41915BC17DDCFB7F9A" ma:contentTypeVersion="11" ma:contentTypeDescription="" ma:contentTypeScope="" ma:versionID="afa002f1ad25591e224d1f9e7396071e">
  <xsd:schema xmlns:xsd="http://www.w3.org/2001/XMLSchema" xmlns:p="http://schemas.microsoft.com/office/2006/metadata/properties" xmlns:ns2="8B97BE19-CDDD-400E-817A-CFDD13F7EC12" xmlns:ns3="c751c158-ec34-444f-8e5a-9d78152e64f7" targetNamespace="http://schemas.microsoft.com/office/2006/metadata/properties" ma:root="true" ma:fieldsID="fb07a844ff86dabf62b73b1ca8117fac" ns2:_="" ns3:_="">
    <xsd:import namespace="8B97BE19-CDDD-400E-817A-CFDD13F7EC12"/>
    <xsd:import namespace="c751c158-ec34-444f-8e5a-9d78152e64f7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c751c158-ec34-444f-8e5a-9d78152e64f7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E0F50-4921-4659-AC08-999ABA82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F2A540-5DAB-43D2-80FF-1C5F678D4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c751c158-ec34-444f-8e5a-9d78152e64f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12F711-3420-4B2A-8CF1-F4F9B20863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7244B6-6F10-4B17-9FDC-CA2CC7081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太田 康司(oota-kouji)</dc:creator>
  <cp:keywords/>
  <cp:lastModifiedBy>政策企画部情報システム課</cp:lastModifiedBy>
  <cp:revision>11</cp:revision>
  <cp:lastPrinted>2013-03-22T08:34:00Z</cp:lastPrinted>
  <dcterms:created xsi:type="dcterms:W3CDTF">2021-02-02T09:04:00Z</dcterms:created>
  <dcterms:modified xsi:type="dcterms:W3CDTF">2023-10-06T07:16:00Z</dcterms:modified>
</cp:coreProperties>
</file>